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371" w:rsidRPr="00B620CC" w:rsidRDefault="00000371" w:rsidP="003B3D19">
      <w:pPr>
        <w:spacing w:before="939" w:line="275" w:lineRule="atLeast"/>
        <w:jc w:val="both"/>
        <w:rPr>
          <w:b/>
        </w:rPr>
      </w:pPr>
      <w:r w:rsidRPr="00B620CC">
        <w:t xml:space="preserve">Załącznik nr </w:t>
      </w:r>
      <w:r w:rsidR="00CD6FCA">
        <w:t>5</w:t>
      </w:r>
      <w:r>
        <w:t xml:space="preserve">  </w:t>
      </w:r>
      <w:r w:rsidRPr="00B620CC">
        <w:t xml:space="preserve">do </w:t>
      </w:r>
      <w:r w:rsidRPr="00B620CC">
        <w:rPr>
          <w:b/>
        </w:rPr>
        <w:t>Regulaminu  wyboru kandydatów na ekspertów w ramach konkursu na wybór strategii rozwoju lokalnego kierowanego przez społeczność</w:t>
      </w:r>
    </w:p>
    <w:p w:rsidR="00000371" w:rsidRDefault="00000371">
      <w:pPr>
        <w:rPr>
          <w:sz w:val="20"/>
          <w:szCs w:val="20"/>
        </w:rPr>
      </w:pPr>
    </w:p>
    <w:p w:rsidR="00000371" w:rsidRDefault="00891FB7"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4pt;width:431.95pt;height:48.4pt;z-index:251653632;mso-position-horizontal:center">
            <v:textbox>
              <w:txbxContent>
                <w:p w:rsidR="00000371" w:rsidRDefault="00000371" w:rsidP="006E3B28">
                  <w:pPr>
                    <w:shd w:val="clear" w:color="auto" w:fill="D9D9D9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3A13CB">
                    <w:rPr>
                      <w:b/>
                      <w:sz w:val="24"/>
                      <w:szCs w:val="24"/>
                    </w:rPr>
                    <w:t xml:space="preserve">Karta oceny </w:t>
                  </w:r>
                  <w:r>
                    <w:rPr>
                      <w:b/>
                      <w:sz w:val="24"/>
                      <w:szCs w:val="24"/>
                    </w:rPr>
                    <w:t xml:space="preserve">zgłoszenia kandydata na eksperta w ramach konkursu o wybór strategii rozwoju lokalnego kierowanego przez społeczność </w:t>
                  </w:r>
                </w:p>
              </w:txbxContent>
            </v:textbox>
          </v:shape>
        </w:pict>
      </w:r>
    </w:p>
    <w:p w:rsidR="00000371" w:rsidRDefault="00000371"/>
    <w:p w:rsidR="00000371" w:rsidRDefault="00000371"/>
    <w:p w:rsidR="00000371" w:rsidRDefault="00000371">
      <w:r>
        <w:t>Imię i nazwisko osoby składającej zgłoszenie:</w:t>
      </w:r>
    </w:p>
    <w:p w:rsidR="00000371" w:rsidRDefault="00000371">
      <w:r>
        <w:t>……………………………………………………………………………………</w:t>
      </w:r>
    </w:p>
    <w:p w:rsidR="00000371" w:rsidRDefault="00000371">
      <w:r>
        <w:t>Data wpływu zgłoszenia:</w:t>
      </w:r>
    </w:p>
    <w:p w:rsidR="00000371" w:rsidRDefault="00000371">
      <w:r>
        <w:t>……………………………………………………</w:t>
      </w:r>
    </w:p>
    <w:p w:rsidR="00000371" w:rsidRPr="003A13CB" w:rsidRDefault="00000371">
      <w:pPr>
        <w:rPr>
          <w:b/>
          <w:sz w:val="28"/>
          <w:szCs w:val="28"/>
        </w:rPr>
      </w:pPr>
      <w:r w:rsidRPr="003A13CB">
        <w:rPr>
          <w:b/>
          <w:sz w:val="28"/>
          <w:szCs w:val="28"/>
        </w:rPr>
        <w:t>Część I Weryfikacja formalna</w:t>
      </w:r>
    </w:p>
    <w:p w:rsidR="00000371" w:rsidRDefault="00000371" w:rsidP="003A13CB">
      <w:pPr>
        <w:jc w:val="both"/>
      </w:pPr>
      <w:r w:rsidRPr="003F6EBE">
        <w:t xml:space="preserve">Weryfikacja formalna polega na sprawdzeniu: czy kandydat złożył formularz zgłoszeniowy na kandydata na eksperta w ramach konkursu o wybór strategii rozwoju lokalnego kierowanego przez społeczność </w:t>
      </w:r>
      <w:r>
        <w:t>w terminie, czy zgłoszenie jest kompletne</w:t>
      </w:r>
      <w:r w:rsidRPr="003F6EBE">
        <w:t xml:space="preserve"> i kandydat spełnia kryteria formalne</w:t>
      </w:r>
      <w:r>
        <w:t>.</w:t>
      </w:r>
    </w:p>
    <w:p w:rsidR="00000371" w:rsidRPr="00FD1849" w:rsidRDefault="00000371" w:rsidP="003A13CB">
      <w:pPr>
        <w:jc w:val="both"/>
        <w:rPr>
          <w:b/>
        </w:rPr>
      </w:pPr>
      <w:r w:rsidRPr="00FD1849">
        <w:rPr>
          <w:b/>
        </w:rPr>
        <w:t>TABELA 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686"/>
        <w:gridCol w:w="1559"/>
        <w:gridCol w:w="1701"/>
        <w:gridCol w:w="1449"/>
      </w:tblGrid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Kryteria formalna</w:t>
            </w:r>
          </w:p>
        </w:tc>
        <w:tc>
          <w:tcPr>
            <w:tcW w:w="1559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TAK</w:t>
            </w:r>
          </w:p>
        </w:tc>
        <w:tc>
          <w:tcPr>
            <w:tcW w:w="1701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NIE</w:t>
            </w:r>
          </w:p>
        </w:tc>
        <w:tc>
          <w:tcPr>
            <w:tcW w:w="1449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Uwagi</w:t>
            </w:r>
            <w:r w:rsidRPr="006E3B28">
              <w:rPr>
                <w:rStyle w:val="Odwoanieprzypisudolnego"/>
                <w:b/>
                <w:sz w:val="24"/>
                <w:szCs w:val="24"/>
              </w:rPr>
              <w:footnoteReference w:id="1"/>
            </w: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  <w:r w:rsidRPr="006E3B28">
              <w:rPr>
                <w:sz w:val="20"/>
                <w:szCs w:val="20"/>
              </w:rPr>
              <w:t xml:space="preserve">Czy zgłoszenie wpłynęło w terminie </w:t>
            </w:r>
            <w:r w:rsidRPr="006E3B28">
              <w:rPr>
                <w:sz w:val="20"/>
                <w:szCs w:val="20"/>
              </w:rPr>
              <w:br/>
              <w:t>(o zachowaniu terminu decyduje data wpływu)?</w:t>
            </w:r>
            <w:r w:rsidRPr="006E3B28">
              <w:t xml:space="preserve"> </w:t>
            </w:r>
            <w:r w:rsidRPr="006E3B28">
              <w:rPr>
                <w:rStyle w:val="Odwoanieprzypisudolnego"/>
              </w:rPr>
              <w:footnoteReference w:id="2"/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>Czy kandydat złożył formularz zgłoszenia i list motywacyjny?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>Czy formularz zgłoszenia został wypełniony we wszystkich wymaganych polach i podpisany?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tabs>
                <w:tab w:val="left" w:pos="-1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 xml:space="preserve">Czy kandydat złożył podpisane oświadczenie </w:t>
            </w:r>
            <w:r w:rsidRPr="006E3B28">
              <w:rPr>
                <w:rFonts w:cs="Arial"/>
                <w:sz w:val="20"/>
                <w:szCs w:val="20"/>
              </w:rPr>
              <w:t xml:space="preserve">o niekaralności, o korzystaniu z praw publicznych, zdolności do czynności prawnych oraz niepozostawaniu w stosunku pracy z </w:t>
            </w:r>
            <w:proofErr w:type="spellStart"/>
            <w:r w:rsidRPr="006E3B28">
              <w:rPr>
                <w:rFonts w:cs="Arial"/>
                <w:sz w:val="20"/>
                <w:szCs w:val="20"/>
              </w:rPr>
              <w:t>UMWK-P</w:t>
            </w:r>
            <w:proofErr w:type="spellEnd"/>
            <w:r w:rsidRPr="006E3B28">
              <w:rPr>
                <w:rFonts w:cs="Arial"/>
                <w:sz w:val="20"/>
                <w:szCs w:val="20"/>
              </w:rPr>
              <w:t>, samorządowymi jednostkami organizacyjnymi Województwa Kujawsko-</w:t>
            </w:r>
            <w:r w:rsidRPr="006E3B28">
              <w:rPr>
                <w:rFonts w:cs="Arial"/>
                <w:sz w:val="20"/>
                <w:szCs w:val="20"/>
              </w:rPr>
              <w:lastRenderedPageBreak/>
              <w:t>Pomorskiego oraz niepozostawaniu członkiem organów statutowych Lokalnej Grupy Działania mających swoją siedzibę na terenie województwa kujawsko-pomorskiego?.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b/>
                <w:bCs/>
              </w:rPr>
            </w:pPr>
            <w:r w:rsidRPr="006E3B28">
              <w:rPr>
                <w:sz w:val="20"/>
                <w:szCs w:val="20"/>
              </w:rPr>
              <w:t xml:space="preserve">Czy kandydat złożył podpisaną zgodę na zamieszczenie danych osobowych </w:t>
            </w:r>
            <w:r w:rsidRPr="006E3B28">
              <w:rPr>
                <w:sz w:val="20"/>
                <w:szCs w:val="20"/>
              </w:rPr>
              <w:br/>
              <w:t>w Wykazie kandydatów na ekspertów oraz na przetwarzanie danych osobowych?</w:t>
            </w:r>
            <w:r w:rsidRPr="006E3B28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 xml:space="preserve">6. 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-108" w:firstLine="357"/>
              <w:jc w:val="both"/>
              <w:outlineLvl w:val="1"/>
              <w:rPr>
                <w:rFonts w:cs="Arial"/>
                <w:b/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 xml:space="preserve">Czy kandydat złożył podpisane </w:t>
            </w:r>
            <w:r w:rsidRPr="006E3B28">
              <w:rPr>
                <w:rFonts w:cs="Arial"/>
                <w:sz w:val="20"/>
                <w:szCs w:val="20"/>
              </w:rPr>
              <w:t xml:space="preserve">Oświadczenie o znajomości </w:t>
            </w:r>
            <w:r w:rsidRPr="006E3B28">
              <w:rPr>
                <w:bCs/>
                <w:color w:val="000000"/>
                <w:sz w:val="20"/>
                <w:szCs w:val="20"/>
              </w:rPr>
              <w:t xml:space="preserve">aktów prawnych i innych dokumentów związanych </w:t>
            </w:r>
            <w:r w:rsidRPr="006E3B28">
              <w:rPr>
                <w:bCs/>
                <w:color w:val="000000"/>
                <w:sz w:val="20"/>
                <w:szCs w:val="20"/>
              </w:rPr>
              <w:br/>
              <w:t>z funkcjonowaniem instrumentu finansowego Rozwój Lokalny Kierowany przez Społeczność?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>Czy kandydat złożył dokumenty potwierdzające posiadanie wykształcenia wyższego magisterskiego?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>Czy kandydat złożył dokumenty potwierdzające minimum 3-letnie doświadczenie zawodowe?</w:t>
            </w:r>
            <w:r w:rsidRPr="006E3B28">
              <w:rPr>
                <w:rStyle w:val="Odwoanieprzypisudolnego"/>
                <w:sz w:val="20"/>
                <w:szCs w:val="20"/>
              </w:rPr>
              <w:footnoteReference w:id="3"/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1B24D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>Czy kandydat złożył dokumenty potwierdzające spełnianie wymagań określonych w § 2 ust. 1.</w:t>
            </w:r>
            <w:r w:rsidRPr="006E3B28">
              <w:rPr>
                <w:rStyle w:val="Odwoanieprzypisudolnego"/>
                <w:sz w:val="20"/>
                <w:szCs w:val="20"/>
              </w:rPr>
              <w:footnoteReference w:id="4"/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pStyle w:val="Akapitzlist"/>
              <w:tabs>
                <w:tab w:val="left" w:pos="-122"/>
              </w:tabs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  <w:tr w:rsidR="00000371" w:rsidRPr="006E3B28" w:rsidTr="006E3B28">
        <w:tc>
          <w:tcPr>
            <w:tcW w:w="6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  <w:tc>
          <w:tcPr>
            <w:tcW w:w="1449" w:type="dxa"/>
          </w:tcPr>
          <w:p w:rsidR="00000371" w:rsidRPr="006E3B28" w:rsidRDefault="00000371" w:rsidP="006E3B28">
            <w:pPr>
              <w:spacing w:after="0" w:line="240" w:lineRule="auto"/>
              <w:jc w:val="both"/>
            </w:pPr>
          </w:p>
        </w:tc>
      </w:tr>
    </w:tbl>
    <w:p w:rsidR="00000371" w:rsidRDefault="00000371" w:rsidP="003A13CB">
      <w:pPr>
        <w:jc w:val="both"/>
      </w:pPr>
    </w:p>
    <w:p w:rsidR="00000371" w:rsidRDefault="00000371" w:rsidP="003A13CB">
      <w:pPr>
        <w:jc w:val="both"/>
      </w:pPr>
      <w:r>
        <w:t>Uwagi:</w:t>
      </w:r>
    </w:p>
    <w:p w:rsidR="00000371" w:rsidRDefault="00000371" w:rsidP="003A13C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71"/>
        <w:gridCol w:w="1275"/>
        <w:gridCol w:w="1166"/>
      </w:tblGrid>
      <w:tr w:rsidR="00000371" w:rsidRPr="006E3B28" w:rsidTr="006E3B28">
        <w:tc>
          <w:tcPr>
            <w:tcW w:w="6771" w:type="dxa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</w:rPr>
              <w:br/>
            </w:r>
            <w:r w:rsidRPr="006E3B28">
              <w:rPr>
                <w:b/>
                <w:sz w:val="24"/>
                <w:szCs w:val="24"/>
              </w:rPr>
              <w:t xml:space="preserve">Czy Zgłoszenie i/lub załączniki podlegają uzupełnieniu?               </w:t>
            </w:r>
            <w:r w:rsidRPr="006E3B28">
              <w:rPr>
                <w:b/>
                <w:sz w:val="24"/>
                <w:szCs w:val="24"/>
              </w:rPr>
              <w:br/>
            </w: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  <w:r w:rsidRPr="006E3B28">
              <w:rPr>
                <w:b/>
              </w:rPr>
              <w:t xml:space="preserve">  TAK </w:t>
            </w:r>
          </w:p>
          <w:p w:rsidR="00000371" w:rsidRPr="006E3B28" w:rsidRDefault="00891FB7" w:rsidP="006E3B28">
            <w:pPr>
              <w:spacing w:after="0" w:line="240" w:lineRule="auto"/>
              <w:jc w:val="both"/>
              <w:rPr>
                <w:b/>
              </w:rPr>
            </w:pPr>
            <w:r w:rsidRPr="00891FB7">
              <w:rPr>
                <w:noProof/>
                <w:lang w:eastAsia="pl-PL"/>
              </w:rPr>
              <w:pict>
                <v:rect id="_x0000_s1027" style="position:absolute;left:0;text-align:left;margin-left:22.7pt;margin-top:2.55pt;width:25.5pt;height:18pt;z-index:251660800"/>
              </w:pict>
            </w:r>
          </w:p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891FB7" w:rsidP="006E3B28">
            <w:pPr>
              <w:spacing w:after="0" w:line="240" w:lineRule="auto"/>
              <w:jc w:val="both"/>
              <w:rPr>
                <w:b/>
              </w:rPr>
            </w:pPr>
            <w:r w:rsidRPr="00891FB7">
              <w:rPr>
                <w:noProof/>
                <w:lang w:eastAsia="pl-PL"/>
              </w:rPr>
              <w:pict>
                <v:rect id="_x0000_s1028" style="position:absolute;left:0;text-align:left;margin-left:12.1pt;margin-top:16pt;width:25.5pt;height:18pt;z-index:251661824;mso-position-horizontal-relative:text;mso-position-vertical-relative:text"/>
              </w:pict>
            </w:r>
            <w:r w:rsidR="00000371" w:rsidRPr="006E3B28">
              <w:rPr>
                <w:b/>
              </w:rPr>
              <w:t>NIE</w:t>
            </w:r>
          </w:p>
        </w:tc>
      </w:tr>
    </w:tbl>
    <w:p w:rsidR="00301898" w:rsidRDefault="00000371" w:rsidP="003A13CB">
      <w:pPr>
        <w:jc w:val="both"/>
        <w:rPr>
          <w:ins w:id="0" w:author="a.lewandowska" w:date="2015-12-14T09:15:00Z"/>
        </w:rPr>
      </w:pPr>
      <w:r>
        <w:t xml:space="preserve">        </w:t>
      </w:r>
    </w:p>
    <w:p w:rsidR="00000371" w:rsidRDefault="00000371" w:rsidP="003A13CB">
      <w:pPr>
        <w:jc w:val="both"/>
      </w:pPr>
      <w:r>
        <w:t xml:space="preserve">  Imię i nazwisko weryfikującego:                                              Imię i nazwisko weryfikującego:</w:t>
      </w:r>
    </w:p>
    <w:p w:rsidR="00000371" w:rsidRDefault="00000371" w:rsidP="00C61D01">
      <w:pPr>
        <w:spacing w:line="240" w:lineRule="auto"/>
        <w:jc w:val="both"/>
      </w:pPr>
    </w:p>
    <w:p w:rsidR="00000371" w:rsidRDefault="00000371" w:rsidP="00C61D01">
      <w:pPr>
        <w:spacing w:line="240" w:lineRule="auto"/>
        <w:jc w:val="both"/>
      </w:pPr>
      <w:r>
        <w:t xml:space="preserve">          …………………………………………………..                                          ………………………………………………….. </w:t>
      </w:r>
    </w:p>
    <w:p w:rsidR="00000371" w:rsidRPr="00C61D01" w:rsidRDefault="00000371" w:rsidP="00C61D01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C61D01">
        <w:rPr>
          <w:sz w:val="20"/>
          <w:szCs w:val="20"/>
        </w:rPr>
        <w:t>Podpis weryfikującego</w:t>
      </w:r>
      <w:r>
        <w:rPr>
          <w:sz w:val="20"/>
          <w:szCs w:val="20"/>
        </w:rPr>
        <w:t xml:space="preserve">                                                                         </w:t>
      </w:r>
      <w:r w:rsidRPr="00C61D01">
        <w:rPr>
          <w:sz w:val="20"/>
          <w:szCs w:val="20"/>
        </w:rPr>
        <w:t>Podpis weryfikującego</w:t>
      </w:r>
    </w:p>
    <w:p w:rsidR="00000371" w:rsidRDefault="00000371" w:rsidP="003A13CB">
      <w:pPr>
        <w:jc w:val="both"/>
      </w:pPr>
    </w:p>
    <w:p w:rsidR="00000371" w:rsidRDefault="00000371" w:rsidP="00C61D01">
      <w:pPr>
        <w:spacing w:line="240" w:lineRule="auto"/>
        <w:jc w:val="both"/>
      </w:pPr>
      <w:r>
        <w:t xml:space="preserve">          ………………………………………………….                                          .…………………………………………………..</w:t>
      </w:r>
    </w:p>
    <w:p w:rsidR="00000371" w:rsidRDefault="00000371" w:rsidP="00C61D01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C61D01">
        <w:rPr>
          <w:sz w:val="20"/>
          <w:szCs w:val="20"/>
        </w:rPr>
        <w:t>Miejscowość i data</w:t>
      </w:r>
      <w:r>
        <w:rPr>
          <w:sz w:val="20"/>
          <w:szCs w:val="20"/>
        </w:rPr>
        <w:t xml:space="preserve">                                                                                 </w:t>
      </w:r>
      <w:r w:rsidRPr="00C61D01">
        <w:rPr>
          <w:sz w:val="20"/>
          <w:szCs w:val="20"/>
        </w:rPr>
        <w:t>Miejscowość i data</w:t>
      </w:r>
    </w:p>
    <w:p w:rsidR="00000371" w:rsidRDefault="00000371" w:rsidP="00C61D01">
      <w:pPr>
        <w:spacing w:line="240" w:lineRule="auto"/>
        <w:jc w:val="both"/>
        <w:rPr>
          <w:sz w:val="20"/>
          <w:szCs w:val="20"/>
        </w:rPr>
      </w:pPr>
    </w:p>
    <w:p w:rsidR="00000371" w:rsidRDefault="00000371" w:rsidP="00C61D01">
      <w:pPr>
        <w:spacing w:line="240" w:lineRule="auto"/>
        <w:jc w:val="both"/>
        <w:rPr>
          <w:b/>
        </w:rPr>
      </w:pPr>
      <w:r>
        <w:rPr>
          <w:b/>
        </w:rPr>
        <w:t>TABELA 2. Uzupełnienie zgłoszenia</w:t>
      </w:r>
      <w:r w:rsidRPr="00FD1849">
        <w:rPr>
          <w:b/>
        </w:rPr>
        <w:t xml:space="preserve"> (tabela wypełniania w przypadku wezwania kandydata do uzupełnienia)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3260"/>
        <w:gridCol w:w="1559"/>
        <w:gridCol w:w="1418"/>
        <w:gridCol w:w="1275"/>
        <w:gridCol w:w="1166"/>
      </w:tblGrid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559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693" w:type="dxa"/>
            <w:gridSpan w:val="2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Wynik uzupełnienia</w:t>
            </w:r>
          </w:p>
        </w:tc>
        <w:tc>
          <w:tcPr>
            <w:tcW w:w="1166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  <w:r w:rsidRPr="006E3B28">
              <w:rPr>
                <w:b/>
              </w:rPr>
              <w:t>Lp.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</w:p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Kryteria formalne</w:t>
            </w:r>
          </w:p>
        </w:tc>
        <w:tc>
          <w:tcPr>
            <w:tcW w:w="1559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Czy element podlegał uzupełnieniu T/N</w:t>
            </w:r>
          </w:p>
        </w:tc>
        <w:tc>
          <w:tcPr>
            <w:tcW w:w="1418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</w:p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TAK</w:t>
            </w:r>
          </w:p>
        </w:tc>
        <w:tc>
          <w:tcPr>
            <w:tcW w:w="127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</w:p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NIE</w:t>
            </w:r>
          </w:p>
        </w:tc>
        <w:tc>
          <w:tcPr>
            <w:tcW w:w="1166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</w:p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Uwagi</w:t>
            </w:r>
            <w:r w:rsidRPr="006E3B28">
              <w:rPr>
                <w:rStyle w:val="Odwoanieprzypisudolnego"/>
                <w:b/>
              </w:rPr>
              <w:footnoteReference w:id="5"/>
            </w: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1.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  <w:r w:rsidRPr="006E3B28">
              <w:rPr>
                <w:sz w:val="20"/>
                <w:szCs w:val="20"/>
              </w:rPr>
              <w:t xml:space="preserve">Czy zgłoszenie wpłynęło w terminie </w:t>
            </w:r>
            <w:r w:rsidRPr="006E3B28">
              <w:rPr>
                <w:sz w:val="20"/>
                <w:szCs w:val="20"/>
              </w:rPr>
              <w:br/>
              <w:t>(o zachowaniu terminu decyduje data wpływu)?</w:t>
            </w:r>
            <w:r w:rsidRPr="006E3B28">
              <w:rPr>
                <w:rStyle w:val="Odwoanieprzypisudolnego"/>
              </w:rPr>
              <w:footnoteReference w:id="6"/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2.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>Czy kandydat złożył formularz zgłoszenia i list motywacyjny?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3.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>Czy formularz zgłoszenia został wypełniony we wszystkich wymaganych polach i podpisany?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4.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 xml:space="preserve">Czy kandydat złożył podpisane oświadczenie </w:t>
            </w:r>
            <w:r w:rsidRPr="006E3B28">
              <w:rPr>
                <w:rFonts w:cs="Arial"/>
                <w:sz w:val="20"/>
                <w:szCs w:val="20"/>
              </w:rPr>
              <w:t xml:space="preserve">o niekaralności, o korzystaniu z praw publicznych, zdolności do czynności prawnych oraz niepozostawaniu w stosunku pracy z </w:t>
            </w:r>
            <w:proofErr w:type="spellStart"/>
            <w:r w:rsidRPr="006E3B28">
              <w:rPr>
                <w:rFonts w:cs="Arial"/>
                <w:sz w:val="20"/>
                <w:szCs w:val="20"/>
              </w:rPr>
              <w:t>UMWK-P</w:t>
            </w:r>
            <w:proofErr w:type="spellEnd"/>
            <w:r w:rsidRPr="006E3B28">
              <w:rPr>
                <w:rFonts w:cs="Arial"/>
                <w:sz w:val="20"/>
                <w:szCs w:val="20"/>
              </w:rPr>
              <w:t>, samorządowymi jednostkami organizacyjnymi Województwa Kujawsko-Pomorskiego oraz niepozostawaniu członkiem organów statutowych Lokalnej Grupy Działania mających swoją siedzibę na terenie województwa kujawsko-pomorskiego?</w:t>
            </w:r>
          </w:p>
          <w:p w:rsidR="00000371" w:rsidRPr="006E3B28" w:rsidRDefault="00000371" w:rsidP="006E3B28">
            <w:pPr>
              <w:tabs>
                <w:tab w:val="left" w:pos="317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5.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 xml:space="preserve">Czy kandydat złożył podpisaną zgodę na zamieszczenie danych osobowych </w:t>
            </w:r>
            <w:r w:rsidRPr="006E3B28">
              <w:rPr>
                <w:sz w:val="20"/>
                <w:szCs w:val="20"/>
              </w:rPr>
              <w:br/>
              <w:t>w Wykazie kandydatów na ekspertów oraz na przetwarzanie danych osobowych?</w:t>
            </w:r>
            <w:r w:rsidRPr="006E3B28">
              <w:rPr>
                <w:rFonts w:cs="Arial"/>
                <w:b/>
                <w:bCs/>
              </w:rPr>
              <w:t xml:space="preserve"> 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6.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 xml:space="preserve">Czy kandydat złożył podpisane </w:t>
            </w:r>
            <w:r w:rsidRPr="006E3B28">
              <w:rPr>
                <w:rFonts w:cs="Arial"/>
                <w:sz w:val="20"/>
                <w:szCs w:val="20"/>
              </w:rPr>
              <w:t xml:space="preserve">Oświadczenie o znajomości </w:t>
            </w:r>
            <w:r w:rsidRPr="006E3B28">
              <w:rPr>
                <w:bCs/>
                <w:color w:val="000000"/>
                <w:sz w:val="20"/>
                <w:szCs w:val="20"/>
              </w:rPr>
              <w:t xml:space="preserve">aktów prawnych i innych dokumentów związanych </w:t>
            </w:r>
            <w:r w:rsidRPr="006E3B28">
              <w:rPr>
                <w:bCs/>
                <w:color w:val="000000"/>
                <w:sz w:val="20"/>
                <w:szCs w:val="20"/>
              </w:rPr>
              <w:br/>
              <w:t xml:space="preserve">z funkcjonowaniem instrumentu </w:t>
            </w:r>
            <w:r w:rsidRPr="006E3B28">
              <w:rPr>
                <w:bCs/>
                <w:color w:val="000000"/>
                <w:sz w:val="20"/>
                <w:szCs w:val="20"/>
              </w:rPr>
              <w:lastRenderedPageBreak/>
              <w:t>finansowego Rozwój Lokalny Kierowany przez Społeczność?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lastRenderedPageBreak/>
              <w:t>7.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>Czy kandydat złożył dokumenty potwierdzające posiadanie wykształcenia wyższego magisterskiego?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8.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>Czy kandydat złożył dokumenty potwierdzające minimum 3-letnie doświadczenie zawodowe?</w:t>
            </w:r>
            <w:r w:rsidRPr="006E3B28">
              <w:rPr>
                <w:rStyle w:val="Odwoanieprzypisudolnego"/>
                <w:sz w:val="20"/>
                <w:szCs w:val="20"/>
              </w:rPr>
              <w:footnoteReference w:id="7"/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9.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1B24D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3B28">
              <w:rPr>
                <w:sz w:val="20"/>
                <w:szCs w:val="20"/>
              </w:rPr>
              <w:t xml:space="preserve">Czy kandydat złożył dokumenty potwierdzające spełnianie wymagań określonych w § 2 ust. 1 </w:t>
            </w:r>
            <w:r w:rsidRPr="006E3B28">
              <w:rPr>
                <w:rStyle w:val="Odwoanieprzypisudolnego"/>
                <w:sz w:val="20"/>
                <w:szCs w:val="20"/>
              </w:rPr>
              <w:footnoteReference w:id="8"/>
            </w:r>
            <w:r w:rsidRPr="006E3B28">
              <w:rPr>
                <w:sz w:val="20"/>
                <w:szCs w:val="20"/>
              </w:rPr>
              <w:t>?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10.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6E3B28">
              <w:rPr>
                <w:i/>
                <w:sz w:val="20"/>
                <w:szCs w:val="20"/>
              </w:rPr>
              <w:t xml:space="preserve">Do uzupełnienia wymogi wynikające </w:t>
            </w:r>
            <w:r w:rsidRPr="006E3B28">
              <w:rPr>
                <w:i/>
                <w:sz w:val="20"/>
                <w:szCs w:val="20"/>
              </w:rPr>
              <w:br/>
              <w:t>z ogłoszenia</w:t>
            </w: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11.</w:t>
            </w:r>
          </w:p>
        </w:tc>
        <w:tc>
          <w:tcPr>
            <w:tcW w:w="3260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418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275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1166" w:type="dxa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:rsidR="00000371" w:rsidRDefault="00000371" w:rsidP="00C61D01">
      <w:pPr>
        <w:spacing w:line="240" w:lineRule="auto"/>
        <w:jc w:val="both"/>
        <w:rPr>
          <w:b/>
        </w:rPr>
      </w:pPr>
    </w:p>
    <w:p w:rsidR="00000371" w:rsidRDefault="00000371" w:rsidP="00C61D01">
      <w:pPr>
        <w:spacing w:line="240" w:lineRule="auto"/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2835"/>
        <w:gridCol w:w="2583"/>
      </w:tblGrid>
      <w:tr w:rsidR="00000371" w:rsidRPr="006E3B28" w:rsidTr="006E3B28">
        <w:tc>
          <w:tcPr>
            <w:tcW w:w="3794" w:type="dxa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</w:rPr>
              <w:br/>
            </w:r>
            <w:r w:rsidRPr="006E3B28">
              <w:rPr>
                <w:b/>
                <w:sz w:val="24"/>
                <w:szCs w:val="24"/>
              </w:rPr>
              <w:t>Wynik weryfikacji formalnej</w:t>
            </w:r>
          </w:p>
        </w:tc>
        <w:tc>
          <w:tcPr>
            <w:tcW w:w="2835" w:type="dxa"/>
          </w:tcPr>
          <w:p w:rsidR="00000371" w:rsidRPr="006E3B28" w:rsidRDefault="00891FB7" w:rsidP="006E3B28">
            <w:pPr>
              <w:spacing w:after="0" w:line="240" w:lineRule="auto"/>
              <w:jc w:val="both"/>
              <w:rPr>
                <w:b/>
              </w:rPr>
            </w:pPr>
            <w:r w:rsidRPr="00891FB7">
              <w:rPr>
                <w:noProof/>
                <w:lang w:eastAsia="pl-PL"/>
              </w:rPr>
              <w:pict>
                <v:rect id="_x0000_s1029" style="position:absolute;left:0;text-align:left;margin-left:76.95pt;margin-top:11.05pt;width:34.5pt;height:21.75pt;z-index:251657728;mso-position-horizontal-relative:text;mso-position-vertical-relative:text"/>
              </w:pict>
            </w:r>
            <w:r w:rsidR="00000371" w:rsidRPr="006E3B28">
              <w:rPr>
                <w:b/>
              </w:rPr>
              <w:t xml:space="preserve">    POZYTYWNY</w:t>
            </w:r>
          </w:p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583" w:type="dxa"/>
          </w:tcPr>
          <w:p w:rsidR="00000371" w:rsidRPr="006E3B28" w:rsidRDefault="00891FB7" w:rsidP="006E3B28">
            <w:pPr>
              <w:spacing w:after="0" w:line="240" w:lineRule="auto"/>
              <w:jc w:val="both"/>
              <w:rPr>
                <w:b/>
              </w:rPr>
            </w:pPr>
            <w:r w:rsidRPr="00891FB7">
              <w:rPr>
                <w:noProof/>
                <w:lang w:eastAsia="pl-PL"/>
              </w:rPr>
              <w:pict>
                <v:rect id="_x0000_s1030" style="position:absolute;left:0;text-align:left;margin-left:72.45pt;margin-top:11.05pt;width:34.5pt;height:21.75pt;z-index:251654656;mso-position-horizontal-relative:text;mso-position-vertical-relative:text"/>
              </w:pict>
            </w:r>
            <w:r w:rsidR="00000371" w:rsidRPr="006E3B28">
              <w:rPr>
                <w:b/>
              </w:rPr>
              <w:t xml:space="preserve"> NEGATYWNY</w:t>
            </w:r>
          </w:p>
        </w:tc>
      </w:tr>
    </w:tbl>
    <w:p w:rsidR="00000371" w:rsidRDefault="00000371" w:rsidP="007165D2">
      <w:pPr>
        <w:jc w:val="both"/>
      </w:pPr>
      <w:r>
        <w:rPr>
          <w:b/>
        </w:rPr>
        <w:t xml:space="preserve">  </w:t>
      </w:r>
      <w:r>
        <w:t xml:space="preserve">     </w:t>
      </w:r>
    </w:p>
    <w:p w:rsidR="00000371" w:rsidRDefault="00000371" w:rsidP="007165D2">
      <w:pPr>
        <w:jc w:val="both"/>
      </w:pPr>
    </w:p>
    <w:p w:rsidR="00000371" w:rsidRDefault="00000371" w:rsidP="007165D2">
      <w:pPr>
        <w:jc w:val="both"/>
      </w:pPr>
      <w:r>
        <w:t xml:space="preserve">           Imię i nazwisko weryfikującego:                                              Imię i nazwisko weryfikującego:</w:t>
      </w:r>
    </w:p>
    <w:p w:rsidR="00000371" w:rsidRDefault="00000371" w:rsidP="007165D2">
      <w:pPr>
        <w:spacing w:line="240" w:lineRule="auto"/>
        <w:jc w:val="both"/>
      </w:pPr>
    </w:p>
    <w:p w:rsidR="00000371" w:rsidRDefault="00000371" w:rsidP="007165D2">
      <w:pPr>
        <w:spacing w:line="240" w:lineRule="auto"/>
        <w:jc w:val="both"/>
      </w:pPr>
      <w:r>
        <w:t xml:space="preserve">          …………………………………………………..                                          ………………………………………………….. </w:t>
      </w:r>
    </w:p>
    <w:p w:rsidR="00000371" w:rsidRPr="00C61D01" w:rsidRDefault="00000371" w:rsidP="007165D2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C61D01">
        <w:rPr>
          <w:sz w:val="20"/>
          <w:szCs w:val="20"/>
        </w:rPr>
        <w:t>Podpis weryfikującego</w:t>
      </w:r>
      <w:r>
        <w:rPr>
          <w:sz w:val="20"/>
          <w:szCs w:val="20"/>
        </w:rPr>
        <w:t xml:space="preserve">                                                                         </w:t>
      </w:r>
      <w:r w:rsidRPr="00C61D01">
        <w:rPr>
          <w:sz w:val="20"/>
          <w:szCs w:val="20"/>
        </w:rPr>
        <w:t>Podpis weryfikującego</w:t>
      </w:r>
    </w:p>
    <w:p w:rsidR="00000371" w:rsidRDefault="00000371" w:rsidP="007165D2">
      <w:pPr>
        <w:jc w:val="both"/>
      </w:pPr>
    </w:p>
    <w:p w:rsidR="00000371" w:rsidRDefault="00000371" w:rsidP="007165D2">
      <w:pPr>
        <w:spacing w:line="240" w:lineRule="auto"/>
        <w:jc w:val="both"/>
      </w:pPr>
      <w:r>
        <w:t xml:space="preserve">          ………………………………………………….                                          .…………………………………………………..</w:t>
      </w:r>
    </w:p>
    <w:p w:rsidR="00000371" w:rsidRDefault="00000371" w:rsidP="007165D2">
      <w:p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Pr="00C61D01">
        <w:rPr>
          <w:sz w:val="20"/>
          <w:szCs w:val="20"/>
        </w:rPr>
        <w:t>Miejscowość i data</w:t>
      </w:r>
      <w:r>
        <w:rPr>
          <w:sz w:val="20"/>
          <w:szCs w:val="20"/>
        </w:rPr>
        <w:t xml:space="preserve">                                                                                 </w:t>
      </w:r>
      <w:r w:rsidRPr="00C61D01">
        <w:rPr>
          <w:sz w:val="20"/>
          <w:szCs w:val="20"/>
        </w:rPr>
        <w:t>Miejscowość i data</w:t>
      </w:r>
    </w:p>
    <w:p w:rsidR="001B24DF" w:rsidRDefault="001B24DF">
      <w:pPr>
        <w:rPr>
          <w:ins w:id="1" w:author="a.lewandowska" w:date="2015-12-14T09:15:00Z"/>
        </w:rPr>
      </w:pPr>
    </w:p>
    <w:p w:rsidR="00301898" w:rsidRDefault="00301898">
      <w:pPr>
        <w:rPr>
          <w:ins w:id="2" w:author="a.lewandowska" w:date="2015-12-14T09:15:00Z"/>
        </w:rPr>
      </w:pPr>
    </w:p>
    <w:p w:rsidR="00301898" w:rsidRDefault="00301898">
      <w:pPr>
        <w:rPr>
          <w:ins w:id="3" w:author="a.lewandowska" w:date="2015-12-14T09:15:00Z"/>
        </w:rPr>
      </w:pPr>
    </w:p>
    <w:p w:rsidR="00301898" w:rsidRDefault="00301898"/>
    <w:p w:rsidR="00000371" w:rsidRDefault="00000371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Część II</w:t>
      </w:r>
      <w:r w:rsidRPr="00B60C44">
        <w:rPr>
          <w:b/>
          <w:sz w:val="28"/>
          <w:szCs w:val="28"/>
        </w:rPr>
        <w:t xml:space="preserve"> Weryfikacja merytoryczna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3685"/>
        <w:gridCol w:w="1701"/>
        <w:gridCol w:w="1701"/>
        <w:gridCol w:w="1591"/>
      </w:tblGrid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Lp.</w:t>
            </w:r>
          </w:p>
        </w:tc>
        <w:tc>
          <w:tcPr>
            <w:tcW w:w="368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Kryteria merytoryczne</w:t>
            </w:r>
          </w:p>
        </w:tc>
        <w:tc>
          <w:tcPr>
            <w:tcW w:w="1701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TAK</w:t>
            </w:r>
          </w:p>
        </w:tc>
        <w:tc>
          <w:tcPr>
            <w:tcW w:w="1701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NIE</w:t>
            </w:r>
          </w:p>
        </w:tc>
        <w:tc>
          <w:tcPr>
            <w:tcW w:w="1591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Uwagi</w:t>
            </w:r>
            <w:r w:rsidRPr="006E3B28">
              <w:rPr>
                <w:rStyle w:val="Odwoanieprzypisudolnego"/>
                <w:b/>
              </w:rPr>
              <w:footnoteReference w:id="9"/>
            </w: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1.</w:t>
            </w:r>
          </w:p>
        </w:tc>
        <w:tc>
          <w:tcPr>
            <w:tcW w:w="368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3B28">
              <w:rPr>
                <w:b/>
                <w:sz w:val="20"/>
                <w:szCs w:val="20"/>
              </w:rPr>
              <w:t xml:space="preserve">Czy kandydat posiada wykształcenie wyższe magisterskie? </w:t>
            </w: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59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2.</w:t>
            </w:r>
          </w:p>
        </w:tc>
        <w:tc>
          <w:tcPr>
            <w:tcW w:w="368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3B28">
              <w:rPr>
                <w:b/>
                <w:sz w:val="20"/>
                <w:szCs w:val="20"/>
              </w:rPr>
              <w:t>Czy kandydat posiada minimum 3-letnie doświadczenie zawodowe?</w:t>
            </w: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59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2.</w:t>
            </w:r>
          </w:p>
        </w:tc>
        <w:tc>
          <w:tcPr>
            <w:tcW w:w="3685" w:type="dxa"/>
            <w:shd w:val="clear" w:color="auto" w:fill="D9D9D9"/>
          </w:tcPr>
          <w:p w:rsidR="00000371" w:rsidRPr="006E3B28" w:rsidRDefault="00000371" w:rsidP="001B24D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E3B28">
              <w:rPr>
                <w:b/>
                <w:sz w:val="20"/>
                <w:szCs w:val="20"/>
              </w:rPr>
              <w:t>Czy kandydat spełnia wymaga</w:t>
            </w:r>
            <w:r w:rsidR="001B24DF">
              <w:rPr>
                <w:b/>
                <w:sz w:val="20"/>
                <w:szCs w:val="20"/>
              </w:rPr>
              <w:t>nia</w:t>
            </w:r>
            <w:r w:rsidRPr="006E3B28">
              <w:rPr>
                <w:b/>
                <w:sz w:val="20"/>
                <w:szCs w:val="20"/>
              </w:rPr>
              <w:t xml:space="preserve"> określon</w:t>
            </w:r>
            <w:r w:rsidR="001B24DF">
              <w:rPr>
                <w:b/>
                <w:sz w:val="20"/>
                <w:szCs w:val="20"/>
              </w:rPr>
              <w:t>e</w:t>
            </w:r>
            <w:r w:rsidRPr="006E3B28">
              <w:rPr>
                <w:b/>
                <w:sz w:val="20"/>
                <w:szCs w:val="20"/>
              </w:rPr>
              <w:t xml:space="preserve"> w §2 ust. 1?</w:t>
            </w: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59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3.</w:t>
            </w:r>
          </w:p>
        </w:tc>
        <w:tc>
          <w:tcPr>
            <w:tcW w:w="368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E3B28">
              <w:rPr>
                <w:b/>
                <w:sz w:val="20"/>
                <w:szCs w:val="20"/>
              </w:rPr>
              <w:t xml:space="preserve">Czy kandydat posiada wiedzę w zakresie celów i sposobu realizacji / </w:t>
            </w:r>
            <w:r w:rsidRPr="006E3B28">
              <w:rPr>
                <w:rFonts w:cs="Tahoma"/>
                <w:b/>
                <w:sz w:val="20"/>
                <w:szCs w:val="20"/>
              </w:rPr>
              <w:t xml:space="preserve">znajomości podejścia LEADER oraz </w:t>
            </w:r>
            <w:r w:rsidRPr="006E3B28">
              <w:rPr>
                <w:b/>
                <w:bCs/>
                <w:color w:val="000000"/>
                <w:sz w:val="20"/>
                <w:szCs w:val="20"/>
                <w:lang w:eastAsia="pl-PL"/>
              </w:rPr>
              <w:t>wiedzę w zakresie celów i sposobu realizacji instrumentu RLKS</w:t>
            </w:r>
            <w:r w:rsidRPr="006E3B28">
              <w:rPr>
                <w:b/>
                <w:sz w:val="20"/>
                <w:szCs w:val="20"/>
              </w:rPr>
              <w:t xml:space="preserve">  ?</w:t>
            </w: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59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</w:pPr>
            <w:r w:rsidRPr="006E3B28">
              <w:t>3a</w:t>
            </w:r>
          </w:p>
        </w:tc>
        <w:tc>
          <w:tcPr>
            <w:tcW w:w="368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3B28">
              <w:rPr>
                <w:b/>
                <w:sz w:val="20"/>
                <w:szCs w:val="20"/>
              </w:rPr>
              <w:t xml:space="preserve">Czy kandydat podpisał </w:t>
            </w:r>
            <w:r w:rsidRPr="006E3B28">
              <w:rPr>
                <w:rFonts w:cs="Arial"/>
                <w:b/>
                <w:sz w:val="20"/>
                <w:szCs w:val="20"/>
              </w:rPr>
              <w:t xml:space="preserve">Oświadczenie o znajomości </w:t>
            </w:r>
            <w:r w:rsidRPr="006E3B28">
              <w:rPr>
                <w:b/>
                <w:bCs/>
                <w:color w:val="000000"/>
                <w:sz w:val="20"/>
                <w:szCs w:val="20"/>
              </w:rPr>
              <w:t xml:space="preserve">aktów prawnych i innych dokumentów związanych </w:t>
            </w:r>
            <w:r w:rsidRPr="006E3B28">
              <w:rPr>
                <w:b/>
                <w:bCs/>
                <w:color w:val="000000"/>
                <w:sz w:val="20"/>
                <w:szCs w:val="20"/>
              </w:rPr>
              <w:br/>
              <w:t>z funkcjonowaniem instrumentu finansowego Rozwój Lokalny Kierowany przez Społeczność?</w:t>
            </w: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59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</w:tr>
      <w:tr w:rsidR="00000371" w:rsidRPr="006E3B28" w:rsidTr="006E3B28">
        <w:tc>
          <w:tcPr>
            <w:tcW w:w="534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</w:rPr>
            </w:pPr>
            <w:r w:rsidRPr="006E3B28">
              <w:rPr>
                <w:b/>
              </w:rPr>
              <w:t>4.</w:t>
            </w:r>
          </w:p>
        </w:tc>
        <w:tc>
          <w:tcPr>
            <w:tcW w:w="3685" w:type="dxa"/>
            <w:shd w:val="clear" w:color="auto" w:fill="D9D9D9"/>
          </w:tcPr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  <w:i/>
                <w:sz w:val="20"/>
                <w:szCs w:val="20"/>
              </w:rPr>
            </w:pPr>
            <w:r w:rsidRPr="006E3B28">
              <w:rPr>
                <w:b/>
                <w:i/>
                <w:sz w:val="20"/>
                <w:szCs w:val="20"/>
              </w:rPr>
              <w:t xml:space="preserve">Do uzupełnienia wymogi wynikające </w:t>
            </w:r>
            <w:r w:rsidRPr="006E3B28">
              <w:rPr>
                <w:b/>
                <w:i/>
                <w:sz w:val="20"/>
                <w:szCs w:val="20"/>
              </w:rPr>
              <w:br/>
              <w:t>z ogłoszenia</w:t>
            </w: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70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  <w:tc>
          <w:tcPr>
            <w:tcW w:w="1591" w:type="dxa"/>
          </w:tcPr>
          <w:p w:rsidR="00000371" w:rsidRPr="006E3B28" w:rsidRDefault="00000371" w:rsidP="006E3B28">
            <w:pPr>
              <w:spacing w:after="0" w:line="240" w:lineRule="auto"/>
            </w:pPr>
          </w:p>
        </w:tc>
      </w:tr>
    </w:tbl>
    <w:p w:rsidR="00000371" w:rsidRDefault="00000371"/>
    <w:p w:rsidR="00000371" w:rsidRDefault="00000371">
      <w: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2835"/>
        <w:gridCol w:w="2583"/>
      </w:tblGrid>
      <w:tr w:rsidR="00000371" w:rsidRPr="006E3B28" w:rsidTr="006E3B28">
        <w:tc>
          <w:tcPr>
            <w:tcW w:w="3794" w:type="dxa"/>
          </w:tcPr>
          <w:p w:rsidR="00000371" w:rsidRPr="006E3B28" w:rsidRDefault="00000371" w:rsidP="006E3B2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6E3B28">
              <w:rPr>
                <w:b/>
              </w:rPr>
              <w:br/>
            </w:r>
            <w:r w:rsidRPr="006E3B28">
              <w:rPr>
                <w:b/>
                <w:sz w:val="24"/>
                <w:szCs w:val="24"/>
              </w:rPr>
              <w:t>Wynik weryfikacji kandydata</w:t>
            </w:r>
          </w:p>
        </w:tc>
        <w:tc>
          <w:tcPr>
            <w:tcW w:w="2835" w:type="dxa"/>
          </w:tcPr>
          <w:p w:rsidR="00000371" w:rsidRPr="006E3B28" w:rsidRDefault="00891FB7" w:rsidP="006E3B28">
            <w:pPr>
              <w:spacing w:after="0" w:line="240" w:lineRule="auto"/>
              <w:jc w:val="both"/>
              <w:rPr>
                <w:b/>
              </w:rPr>
            </w:pPr>
            <w:r w:rsidRPr="00891FB7">
              <w:rPr>
                <w:noProof/>
                <w:lang w:eastAsia="pl-PL"/>
              </w:rPr>
              <w:pict>
                <v:rect id="_x0000_s1033" style="position:absolute;left:0;text-align:left;margin-left:76.95pt;margin-top:11.05pt;width:34.5pt;height:21.75pt;z-index:251659776;mso-position-horizontal-relative:text;mso-position-vertical-relative:text"/>
              </w:pict>
            </w:r>
            <w:r w:rsidR="00000371" w:rsidRPr="006E3B28">
              <w:rPr>
                <w:b/>
              </w:rPr>
              <w:t xml:space="preserve">   POZYTYWNY</w:t>
            </w:r>
          </w:p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  <w:p w:rsidR="00000371" w:rsidRPr="006E3B28" w:rsidRDefault="00000371" w:rsidP="006E3B28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2583" w:type="dxa"/>
          </w:tcPr>
          <w:p w:rsidR="00000371" w:rsidRPr="006E3B28" w:rsidRDefault="00891FB7" w:rsidP="006E3B28">
            <w:pPr>
              <w:spacing w:after="0" w:line="240" w:lineRule="auto"/>
              <w:jc w:val="both"/>
              <w:rPr>
                <w:b/>
              </w:rPr>
            </w:pPr>
            <w:r w:rsidRPr="00891FB7">
              <w:rPr>
                <w:noProof/>
                <w:lang w:eastAsia="pl-PL"/>
              </w:rPr>
              <w:pict>
                <v:rect id="_x0000_s1034" style="position:absolute;left:0;text-align:left;margin-left:72.45pt;margin-top:11.05pt;width:34.5pt;height:21.75pt;z-index:251658752;mso-position-horizontal-relative:text;mso-position-vertical-relative:text"/>
              </w:pict>
            </w:r>
            <w:r w:rsidR="00000371" w:rsidRPr="006E3B28">
              <w:rPr>
                <w:b/>
              </w:rPr>
              <w:t xml:space="preserve"> NEGATYWNY</w:t>
            </w:r>
          </w:p>
        </w:tc>
      </w:tr>
    </w:tbl>
    <w:p w:rsidR="00000371" w:rsidRDefault="00000371"/>
    <w:p w:rsidR="00000371" w:rsidRDefault="00000371"/>
    <w:p w:rsidR="00000371" w:rsidRDefault="00000371">
      <w:r>
        <w:t>Uzasadnienie (tylko w przypadku negatywnego wyniku):</w:t>
      </w:r>
    </w:p>
    <w:p w:rsidR="00000371" w:rsidRDefault="00000371"/>
    <w:p w:rsidR="00000371" w:rsidRDefault="00000371">
      <w:r>
        <w:t>…………………………………………………………………………………………………………………………………………………………….</w:t>
      </w:r>
    </w:p>
    <w:p w:rsidR="00000371" w:rsidRDefault="00000371">
      <w:r>
        <w:t>Komisja w składzie:</w:t>
      </w:r>
    </w:p>
    <w:p w:rsidR="00000371" w:rsidRDefault="00000371"/>
    <w:p w:rsidR="00000371" w:rsidRPr="00B60C44" w:rsidRDefault="00000371" w:rsidP="00A46460">
      <w:pPr>
        <w:spacing w:line="240" w:lineRule="auto"/>
      </w:pPr>
      <w:r>
        <w:t xml:space="preserve">                  …………………………………………………………                     …………………………………………………………</w:t>
      </w:r>
    </w:p>
    <w:p w:rsidR="00000371" w:rsidRPr="003F6EBE" w:rsidRDefault="00000371" w:rsidP="00A46460">
      <w:pPr>
        <w:spacing w:line="240" w:lineRule="auto"/>
        <w:rPr>
          <w:sz w:val="20"/>
          <w:szCs w:val="20"/>
        </w:rPr>
      </w:pPr>
      <w:r w:rsidRPr="00A46460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     </w:t>
      </w:r>
      <w:r w:rsidRPr="00A46460">
        <w:rPr>
          <w:sz w:val="20"/>
          <w:szCs w:val="20"/>
        </w:rPr>
        <w:t xml:space="preserve">     Imię i nazwisko                                                      </w:t>
      </w:r>
      <w:r>
        <w:rPr>
          <w:sz w:val="20"/>
          <w:szCs w:val="20"/>
        </w:rPr>
        <w:t xml:space="preserve">   </w:t>
      </w:r>
      <w:r w:rsidRPr="00A46460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</w:t>
      </w:r>
      <w:r w:rsidRPr="00A46460">
        <w:rPr>
          <w:sz w:val="20"/>
          <w:szCs w:val="20"/>
        </w:rPr>
        <w:t xml:space="preserve">  Imię i nazwisko</w:t>
      </w:r>
    </w:p>
    <w:p w:rsidR="00000371" w:rsidRDefault="00000371" w:rsidP="00A46460">
      <w:pPr>
        <w:spacing w:line="240" w:lineRule="auto"/>
      </w:pPr>
    </w:p>
    <w:p w:rsidR="00000371" w:rsidRPr="00B60C44" w:rsidRDefault="00000371" w:rsidP="0098791F">
      <w:pPr>
        <w:spacing w:line="240" w:lineRule="auto"/>
      </w:pPr>
      <w:r>
        <w:lastRenderedPageBreak/>
        <w:t xml:space="preserve">                  …………………………………………………………                     …………………………………………………………</w:t>
      </w:r>
    </w:p>
    <w:p w:rsidR="00000371" w:rsidRPr="00A46460" w:rsidRDefault="00000371" w:rsidP="0098791F">
      <w:pPr>
        <w:spacing w:line="240" w:lineRule="auto"/>
        <w:rPr>
          <w:sz w:val="20"/>
          <w:szCs w:val="20"/>
        </w:rPr>
      </w:pPr>
      <w:r w:rsidRPr="00A46460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     </w:t>
      </w:r>
      <w:r w:rsidRPr="00A46460">
        <w:rPr>
          <w:sz w:val="20"/>
          <w:szCs w:val="20"/>
        </w:rPr>
        <w:t xml:space="preserve">     Imię i nazwisko                                                      </w:t>
      </w:r>
      <w:r>
        <w:rPr>
          <w:sz w:val="20"/>
          <w:szCs w:val="20"/>
        </w:rPr>
        <w:t xml:space="preserve">   </w:t>
      </w:r>
      <w:r w:rsidRPr="00A46460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</w:t>
      </w:r>
      <w:r w:rsidRPr="00A46460">
        <w:rPr>
          <w:sz w:val="20"/>
          <w:szCs w:val="20"/>
        </w:rPr>
        <w:t xml:space="preserve">  Imię i nazwisko</w:t>
      </w:r>
    </w:p>
    <w:p w:rsidR="00000371" w:rsidRDefault="00000371" w:rsidP="003F6EBE"/>
    <w:p w:rsidR="00000371" w:rsidRDefault="00000371" w:rsidP="003F6EBE">
      <w:pPr>
        <w:ind w:left="4248" w:firstLine="708"/>
        <w:jc w:val="center"/>
      </w:pPr>
      <w:r>
        <w:t>ZATWIERDZIŁ:</w:t>
      </w:r>
    </w:p>
    <w:p w:rsidR="00000371" w:rsidRDefault="00000371" w:rsidP="003F6EBE">
      <w:pPr>
        <w:ind w:left="4248" w:firstLine="708"/>
        <w:jc w:val="center"/>
      </w:pPr>
    </w:p>
    <w:p w:rsidR="00000371" w:rsidRDefault="00000371" w:rsidP="00A46460">
      <w:pPr>
        <w:spacing w:line="240" w:lineRule="auto"/>
        <w:ind w:left="4247" w:firstLine="709"/>
        <w:jc w:val="center"/>
      </w:pPr>
      <w:r>
        <w:t>………………………………………………………..</w:t>
      </w:r>
    </w:p>
    <w:p w:rsidR="00000371" w:rsidRPr="00A46460" w:rsidRDefault="00000371" w:rsidP="00A46460">
      <w:pPr>
        <w:spacing w:line="240" w:lineRule="auto"/>
        <w:ind w:left="4247" w:firstLine="709"/>
        <w:jc w:val="center"/>
        <w:rPr>
          <w:sz w:val="20"/>
          <w:szCs w:val="20"/>
        </w:rPr>
      </w:pPr>
      <w:r w:rsidRPr="00A46460">
        <w:rPr>
          <w:sz w:val="20"/>
          <w:szCs w:val="20"/>
        </w:rPr>
        <w:t>Przewodniczący Komisji</w:t>
      </w:r>
    </w:p>
    <w:p w:rsidR="00000371" w:rsidRPr="00A46460" w:rsidRDefault="00000371" w:rsidP="00A46460">
      <w:pPr>
        <w:spacing w:line="240" w:lineRule="auto"/>
        <w:ind w:left="4247" w:firstLine="709"/>
        <w:jc w:val="center"/>
        <w:rPr>
          <w:sz w:val="20"/>
          <w:szCs w:val="20"/>
        </w:rPr>
      </w:pPr>
      <w:r w:rsidRPr="00A46460">
        <w:rPr>
          <w:sz w:val="20"/>
          <w:szCs w:val="20"/>
        </w:rPr>
        <w:t>(data, podpis)</w:t>
      </w:r>
    </w:p>
    <w:sectPr w:rsidR="00000371" w:rsidRPr="00A46460" w:rsidSect="003F6E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78E" w:rsidRDefault="00F3378E" w:rsidP="003A13CB">
      <w:pPr>
        <w:spacing w:after="0" w:line="240" w:lineRule="auto"/>
      </w:pPr>
      <w:r>
        <w:separator/>
      </w:r>
    </w:p>
  </w:endnote>
  <w:endnote w:type="continuationSeparator" w:id="0">
    <w:p w:rsidR="00F3378E" w:rsidRDefault="00F3378E" w:rsidP="003A1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B70" w:rsidRDefault="006F5B7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B70" w:rsidRDefault="006F5B7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B70" w:rsidRDefault="006F5B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78E" w:rsidRDefault="00F3378E" w:rsidP="003A13CB">
      <w:pPr>
        <w:spacing w:after="0" w:line="240" w:lineRule="auto"/>
      </w:pPr>
      <w:r>
        <w:separator/>
      </w:r>
    </w:p>
  </w:footnote>
  <w:footnote w:type="continuationSeparator" w:id="0">
    <w:p w:rsidR="00F3378E" w:rsidRDefault="00F3378E" w:rsidP="003A13CB">
      <w:pPr>
        <w:spacing w:after="0" w:line="240" w:lineRule="auto"/>
      </w:pPr>
      <w:r>
        <w:continuationSeparator/>
      </w:r>
    </w:p>
  </w:footnote>
  <w:footnote w:id="1">
    <w:p w:rsidR="00000371" w:rsidRDefault="00000371" w:rsidP="000604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zaistnienia rozbieżności w ocenie należy ten fakt zaznaczyć w uwagach. W takim przypadku głos Przewodniczącego jest rozstrzygający.</w:t>
      </w:r>
    </w:p>
  </w:footnote>
  <w:footnote w:id="2">
    <w:p w:rsidR="00000371" w:rsidRDefault="00000371" w:rsidP="000604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zgłoszenie nie wpłynęło w wymaganym terminie  pozostawia się je bez rozpatrzenia.</w:t>
      </w:r>
    </w:p>
  </w:footnote>
  <w:footnote w:id="3">
    <w:p w:rsidR="00000371" w:rsidRDefault="00000371" w:rsidP="000604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Weryfikacja dokumentów pod kątem spełniania warunków określonych w § 2 ust. 1</w:t>
      </w:r>
      <w:r w:rsidRPr="0017409E">
        <w:t xml:space="preserve"> Zasad</w:t>
      </w:r>
      <w:r>
        <w:t xml:space="preserve"> jest dokonywana na etapie oceny merytorycznej.</w:t>
      </w:r>
    </w:p>
  </w:footnote>
  <w:footnote w:id="4">
    <w:p w:rsidR="00000371" w:rsidRDefault="00000371" w:rsidP="000604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Weryfikacja dokumentów pod kątem spełniania warunków określonych w § 2 ust 1 Regulaminu wyboru kandydatów na ekspertów  jest dokonywana na etapie oceny merytorycznej.</w:t>
      </w:r>
    </w:p>
  </w:footnote>
  <w:footnote w:id="5">
    <w:p w:rsidR="00000371" w:rsidRDefault="00000371" w:rsidP="007165D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zaistnienia rozbieżności w ocenie należy ten fakt zaznaczyć w uwagach. W takim przypadku głos Przewodniczącego jest rozstrzygający.</w:t>
      </w:r>
    </w:p>
  </w:footnote>
  <w:footnote w:id="6">
    <w:p w:rsidR="00000371" w:rsidRDefault="00000371" w:rsidP="007165D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wniosek nie wpłynął w wymaganym terminie wniosek pozostawia się bez rozpatrzenia.</w:t>
      </w:r>
    </w:p>
  </w:footnote>
  <w:footnote w:id="7">
    <w:p w:rsidR="00000371" w:rsidRDefault="00000371" w:rsidP="000604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Weryfikacja dokumentów pod kątem spełniania warunków określonych w </w:t>
      </w:r>
      <w:r w:rsidRPr="00A00DFE">
        <w:t>§ 2 ust. 1</w:t>
      </w:r>
      <w:r>
        <w:t xml:space="preserve"> pkt. 2 Regulaminu wyboru kandydatów na ekspertów jest dokonywana na etapie oceny merytorycznej.</w:t>
      </w:r>
    </w:p>
  </w:footnote>
  <w:footnote w:id="8">
    <w:p w:rsidR="00000371" w:rsidRDefault="00000371" w:rsidP="000604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Weryfikacja dokumentów pod kątem spełniania warunków określonych w § 2 ust 1 Regulaminu wyboru kandydatów na ekspertów jest dokonywana na etapie oceny merytorycznej.</w:t>
      </w:r>
    </w:p>
  </w:footnote>
  <w:footnote w:id="9">
    <w:p w:rsidR="00000371" w:rsidRDefault="00000371">
      <w:pPr>
        <w:pStyle w:val="Tekstprzypisudolnego"/>
      </w:pPr>
      <w:r>
        <w:rPr>
          <w:rStyle w:val="Odwoanieprzypisudolnego"/>
        </w:rPr>
        <w:footnoteRef/>
      </w:r>
      <w:r>
        <w:t xml:space="preserve"> W przypadku zaistnienia rozbieżności w ocenie należy ten fakt zaznaczyć w uwagach. W takim przypadku głos Przewodniczącego jest rozstrzygający.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B70" w:rsidRDefault="006F5B7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71" w:rsidRDefault="008579C5">
    <w:pPr>
      <w:pStyle w:val="Nagwek"/>
    </w:pPr>
    <w:r>
      <w:rPr>
        <w:noProof/>
        <w:lang w:eastAsia="pl-PL"/>
      </w:rPr>
      <w:drawing>
        <wp:inline distT="0" distB="0" distL="0" distR="0">
          <wp:extent cx="5905500" cy="10953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0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00371" w:rsidRDefault="0000037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B70" w:rsidRDefault="006F5B7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67AC2"/>
    <w:multiLevelType w:val="hybridMultilevel"/>
    <w:tmpl w:val="AD4A81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B501EAC"/>
    <w:multiLevelType w:val="hybridMultilevel"/>
    <w:tmpl w:val="E744DFAA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1B62207"/>
    <w:multiLevelType w:val="hybridMultilevel"/>
    <w:tmpl w:val="AD4A81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3A13CB"/>
    <w:rsid w:val="00000371"/>
    <w:rsid w:val="00003732"/>
    <w:rsid w:val="00017E43"/>
    <w:rsid w:val="000436D8"/>
    <w:rsid w:val="00046470"/>
    <w:rsid w:val="00060492"/>
    <w:rsid w:val="000849CA"/>
    <w:rsid w:val="000D2151"/>
    <w:rsid w:val="00127782"/>
    <w:rsid w:val="00131F58"/>
    <w:rsid w:val="00136FC9"/>
    <w:rsid w:val="00150310"/>
    <w:rsid w:val="00166D0F"/>
    <w:rsid w:val="0017409E"/>
    <w:rsid w:val="001A39FF"/>
    <w:rsid w:val="001B24DF"/>
    <w:rsid w:val="001D1E81"/>
    <w:rsid w:val="00237FE7"/>
    <w:rsid w:val="00290BC4"/>
    <w:rsid w:val="002C6455"/>
    <w:rsid w:val="002F4CD4"/>
    <w:rsid w:val="00301898"/>
    <w:rsid w:val="003A13CB"/>
    <w:rsid w:val="003A4856"/>
    <w:rsid w:val="003A64D2"/>
    <w:rsid w:val="003B3D19"/>
    <w:rsid w:val="003D6687"/>
    <w:rsid w:val="003F1B3B"/>
    <w:rsid w:val="003F6EBE"/>
    <w:rsid w:val="0040526A"/>
    <w:rsid w:val="004121C1"/>
    <w:rsid w:val="00450CE3"/>
    <w:rsid w:val="004B0449"/>
    <w:rsid w:val="005068C5"/>
    <w:rsid w:val="005201E6"/>
    <w:rsid w:val="00540AC7"/>
    <w:rsid w:val="00603257"/>
    <w:rsid w:val="006120AD"/>
    <w:rsid w:val="0065595B"/>
    <w:rsid w:val="00664604"/>
    <w:rsid w:val="00664A8F"/>
    <w:rsid w:val="00682B3D"/>
    <w:rsid w:val="006A7F59"/>
    <w:rsid w:val="006C1168"/>
    <w:rsid w:val="006C180D"/>
    <w:rsid w:val="006E3B28"/>
    <w:rsid w:val="006F5B70"/>
    <w:rsid w:val="007165D2"/>
    <w:rsid w:val="00737BC4"/>
    <w:rsid w:val="00780885"/>
    <w:rsid w:val="007E0B8C"/>
    <w:rsid w:val="008579C5"/>
    <w:rsid w:val="00891FB7"/>
    <w:rsid w:val="008A2A14"/>
    <w:rsid w:val="009224C9"/>
    <w:rsid w:val="00932BA6"/>
    <w:rsid w:val="009436CC"/>
    <w:rsid w:val="00957A71"/>
    <w:rsid w:val="00973007"/>
    <w:rsid w:val="00984C39"/>
    <w:rsid w:val="0098791F"/>
    <w:rsid w:val="009E447E"/>
    <w:rsid w:val="009F1DDD"/>
    <w:rsid w:val="00A00DFE"/>
    <w:rsid w:val="00A3131D"/>
    <w:rsid w:val="00A46460"/>
    <w:rsid w:val="00A5637D"/>
    <w:rsid w:val="00A6483F"/>
    <w:rsid w:val="00AE7FA9"/>
    <w:rsid w:val="00B16DF3"/>
    <w:rsid w:val="00B50A2A"/>
    <w:rsid w:val="00B60C44"/>
    <w:rsid w:val="00B620CC"/>
    <w:rsid w:val="00BA1BC2"/>
    <w:rsid w:val="00BB4574"/>
    <w:rsid w:val="00C61D01"/>
    <w:rsid w:val="00C71EFE"/>
    <w:rsid w:val="00C82316"/>
    <w:rsid w:val="00C86A30"/>
    <w:rsid w:val="00CC3D55"/>
    <w:rsid w:val="00CD1305"/>
    <w:rsid w:val="00CD6FCA"/>
    <w:rsid w:val="00D004E9"/>
    <w:rsid w:val="00D62069"/>
    <w:rsid w:val="00D6676C"/>
    <w:rsid w:val="00DE53A8"/>
    <w:rsid w:val="00DE6A22"/>
    <w:rsid w:val="00E708CC"/>
    <w:rsid w:val="00EC4D3A"/>
    <w:rsid w:val="00EE0721"/>
    <w:rsid w:val="00F3378E"/>
    <w:rsid w:val="00F873D3"/>
    <w:rsid w:val="00F94B0E"/>
    <w:rsid w:val="00FD1849"/>
    <w:rsid w:val="00FD2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9FF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3A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A13C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A1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A13CB"/>
    <w:rPr>
      <w:rFonts w:cs="Times New Roman"/>
    </w:rPr>
  </w:style>
  <w:style w:type="paragraph" w:styleId="Stopka">
    <w:name w:val="footer"/>
    <w:basedOn w:val="Normalny"/>
    <w:link w:val="StopkaZnak"/>
    <w:uiPriority w:val="99"/>
    <w:semiHidden/>
    <w:rsid w:val="003A1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A13CB"/>
    <w:rPr>
      <w:rFonts w:cs="Times New Roman"/>
    </w:rPr>
  </w:style>
  <w:style w:type="table" w:styleId="Tabela-Siatka">
    <w:name w:val="Table Grid"/>
    <w:basedOn w:val="Standardowy"/>
    <w:uiPriority w:val="99"/>
    <w:rsid w:val="003A13C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D620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Podrozdział Char,Podrozdzia3 Char,-E Fuﬂnotentext Char,Fuﬂnotentext Ursprung Char,Fußnotentext Ursprung Char,-E Fußnotentext Char,Fußnote Char,Footnote text Char,Tekst przypisu Znak Znak Znak Znak Char"/>
    <w:basedOn w:val="Domylnaczcionkaakapitu"/>
    <w:link w:val="Tekstprzypisudolnego"/>
    <w:uiPriority w:val="99"/>
    <w:semiHidden/>
    <w:locked/>
    <w:rsid w:val="003A64D2"/>
    <w:rPr>
      <w:rFonts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locked/>
    <w:rsid w:val="00D62069"/>
    <w:rPr>
      <w:rFonts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D62069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D6206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1277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277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A64D2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27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A64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7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918</Words>
  <Characters>5511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 do Regulaminu  wyboru kandydatów na ekspertów w ramach konkursu na wybór strategii rozwoju lokalnego kierowanego przez społeczność</dc:title>
  <dc:subject/>
  <dc:creator>a.grzywinska</dc:creator>
  <cp:keywords/>
  <dc:description/>
  <cp:lastModifiedBy>a.lewandowska</cp:lastModifiedBy>
  <cp:revision>6</cp:revision>
  <cp:lastPrinted>2015-08-26T13:08:00Z</cp:lastPrinted>
  <dcterms:created xsi:type="dcterms:W3CDTF">2015-12-14T07:45:00Z</dcterms:created>
  <dcterms:modified xsi:type="dcterms:W3CDTF">2015-12-14T08:15:00Z</dcterms:modified>
</cp:coreProperties>
</file>